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D28" w:rsidRPr="009E3BC7" w:rsidRDefault="00FE2D28" w:rsidP="00FE2D28">
      <w:pPr>
        <w:widowControl/>
        <w:jc w:val="center"/>
        <w:rPr>
          <w:rFonts w:ascii="方正小标宋简体" w:eastAsia="方正小标宋简体"/>
          <w:color w:val="FF0000"/>
          <w:sz w:val="90"/>
          <w:szCs w:val="90"/>
        </w:rPr>
      </w:pPr>
      <w:r w:rsidRPr="009E3BC7">
        <w:rPr>
          <w:rFonts w:ascii="方正小标宋简体" w:eastAsia="方正小标宋简体" w:hint="eastAsia"/>
          <w:color w:val="FF0000"/>
          <w:sz w:val="90"/>
          <w:szCs w:val="90"/>
        </w:rPr>
        <w:t>中山大学</w:t>
      </w:r>
      <w:r>
        <w:rPr>
          <w:rFonts w:ascii="方正小标宋简体" w:eastAsia="方正小标宋简体" w:hint="eastAsia"/>
          <w:color w:val="FF0000"/>
          <w:sz w:val="90"/>
          <w:szCs w:val="90"/>
        </w:rPr>
        <w:t>学生处</w:t>
      </w:r>
    </w:p>
    <w:p w:rsidR="00FE2D28" w:rsidRPr="00276C42" w:rsidRDefault="00F80234" w:rsidP="00FE2D28">
      <w:pPr>
        <w:adjustRightInd w:val="0"/>
        <w:snapToGrid w:val="0"/>
        <w:ind w:firstLine="320"/>
        <w:jc w:val="right"/>
        <w:rPr>
          <w:rFonts w:ascii="方正小标宋简体" w:eastAsia="方正小标宋简体"/>
          <w:spacing w:val="40"/>
          <w:sz w:val="32"/>
          <w:szCs w:val="32"/>
        </w:rPr>
      </w:pPr>
      <w:r>
        <w:rPr>
          <w:rFonts w:eastAsia="仿宋_GB2312"/>
          <w:noProof/>
          <w:sz w:val="32"/>
        </w:rPr>
        <w:pict>
          <v:group id="组合 50" o:spid="_x0000_s1026" style="position:absolute;left:0;text-align:left;margin-left:-6.1pt;margin-top:-2.15pt;width:484.65pt;height:4pt;z-index:251659264" coordorigin="1238,3498" coordsize="96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">
            <v:line id="Line 49" o:spid="_x0000_s1027" style="position:absolute;visibility:visible" from="1238,3498" to="10931,3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BAY8MAAADbAAAADwAAAGRycy9kb3ducmV2LnhtbESP3WoCMRSE7wXfIZxC7zSr2KKrUVQo&#10;CFKKP+DtMTnurt2cLJuo6ds3hYKXw8x8w8wW0dbiTq2vHCsY9DMQxNqZigsFx8NHbwzCB2SDtWNS&#10;8EMeFvNuZ4a5cQ/e0X0fCpEg7HNUUIbQ5FJ6XZJF33cNcfIurrUYkmwLaVp8JLit5TDL3qXFitNC&#10;iQ2tS9Lf+5tVcLpOzl+x0mbE5912tPHxU69WSr2+xOUURKAYnuH/9sYoeBvA35f0A+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agQGPDAAAA2wAAAA8AAAAAAAAAAAAA&#10;AAAAoQIAAGRycy9kb3ducmV2LnhtbFBLBQYAAAAABAAEAPkAAACRAwAAAAA=&#10;" strokecolor="red" strokeweight="2.25pt"/>
            <v:line id="Line 50" o:spid="_x0000_s1028" style="position:absolute;visibility:visible" from="1238,3578" to="10931,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Or38QAAADbAAAADwAAAGRycy9kb3ducmV2LnhtbESPQWvCQBSE7wX/w/IEb80mQkuJWUUC&#10;QsmlNirt8ZF9JtHs25Ddxvjv3UKhx2FmvmGyzWQ6MdLgWssKkigGQVxZ3XKt4HjYPb+BcB5ZY2eZ&#10;FNzJwWY9e8ow1fbGnzSWvhYBwi5FBY33fSqlqxoy6CLbEwfvbAeDPsihlnrAW4CbTi7j+FUabDks&#10;NNhT3lB1LX+Mgu/DpfjKy7E4xr10pi2Sj/14Umoxn7YrEJ4m/x/+a79rBS9L+P0SfoB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6vfxAAAANsAAAAPAAAAAAAAAAAA&#10;AAAAAKECAABkcnMvZG93bnJldi54bWxQSwUGAAAAAAQABAD5AAAAkgMAAAAA&#10;" strokecolor="red"/>
          </v:group>
        </w:pict>
      </w:r>
      <w:r w:rsidR="00FE2D28">
        <w:rPr>
          <w:rFonts w:eastAsia="仿宋_GB2312" w:hint="eastAsia"/>
          <w:sz w:val="32"/>
        </w:rPr>
        <w:tab/>
      </w:r>
      <w:r w:rsidR="00FE2D28">
        <w:rPr>
          <w:rFonts w:eastAsia="仿宋_GB2312" w:hint="eastAsia"/>
          <w:sz w:val="32"/>
        </w:rPr>
        <w:tab/>
      </w:r>
      <w:r w:rsidR="00FE2D28">
        <w:rPr>
          <w:rFonts w:eastAsia="仿宋_GB2312" w:hint="eastAsia"/>
          <w:sz w:val="32"/>
        </w:rPr>
        <w:tab/>
      </w:r>
      <w:r w:rsidR="00FE2D28">
        <w:rPr>
          <w:rFonts w:eastAsia="仿宋_GB2312" w:hint="eastAsia"/>
          <w:sz w:val="32"/>
        </w:rPr>
        <w:tab/>
      </w:r>
      <w:r w:rsidR="00FE2D28">
        <w:rPr>
          <w:rFonts w:eastAsia="仿宋_GB2312" w:hint="eastAsia"/>
          <w:sz w:val="32"/>
        </w:rPr>
        <w:tab/>
      </w:r>
      <w:r w:rsidR="00FE2D28">
        <w:rPr>
          <w:rFonts w:eastAsia="仿宋_GB2312" w:hint="eastAsia"/>
          <w:sz w:val="32"/>
        </w:rPr>
        <w:tab/>
        <w:t xml:space="preserve">  </w:t>
      </w:r>
      <w:r w:rsidR="00FE2D28">
        <w:rPr>
          <w:rFonts w:eastAsia="仿宋_GB2312" w:hint="eastAsia"/>
          <w:sz w:val="32"/>
        </w:rPr>
        <w:t>学生〔</w:t>
      </w:r>
      <w:r w:rsidR="00FE2D28">
        <w:rPr>
          <w:rFonts w:eastAsia="仿宋_GB2312" w:hint="eastAsia"/>
          <w:sz w:val="32"/>
        </w:rPr>
        <w:t>20</w:t>
      </w:r>
      <w:ins w:id="0" w:author="lenovo" w:date="2018-05-07T09:21:00Z">
        <w:r w:rsidR="00555091">
          <w:rPr>
            <w:rFonts w:hint="eastAsia"/>
            <w:sz w:val="32"/>
          </w:rPr>
          <w:t>18</w:t>
        </w:r>
      </w:ins>
      <w:del w:id="1" w:author="lenovo" w:date="2018-05-07T09:20:00Z">
        <w:r w:rsidR="00FE2D28" w:rsidDel="00555091">
          <w:rPr>
            <w:rFonts w:hint="eastAsia"/>
            <w:sz w:val="32"/>
          </w:rPr>
          <w:delText>××</w:delText>
        </w:r>
      </w:del>
      <w:r w:rsidR="00FE2D28">
        <w:rPr>
          <w:rFonts w:eastAsia="仿宋_GB2312" w:hint="eastAsia"/>
          <w:sz w:val="32"/>
        </w:rPr>
        <w:t>〕</w:t>
      </w:r>
      <w:del w:id="2" w:author="lenovo" w:date="2018-05-07T09:21:00Z">
        <w:r w:rsidR="00FE2D28" w:rsidDel="00555091">
          <w:rPr>
            <w:rFonts w:hint="eastAsia"/>
            <w:sz w:val="32"/>
          </w:rPr>
          <w:delText>×</w:delText>
        </w:r>
      </w:del>
      <w:ins w:id="3" w:author="lenovo" w:date="2018-05-07T09:21:00Z">
        <w:r w:rsidR="00555091">
          <w:rPr>
            <w:rFonts w:hint="eastAsia"/>
            <w:sz w:val="32"/>
          </w:rPr>
          <w:t>131</w:t>
        </w:r>
      </w:ins>
      <w:r w:rsidR="00FE2D28">
        <w:rPr>
          <w:rFonts w:eastAsia="仿宋_GB2312" w:hint="eastAsia"/>
          <w:sz w:val="32"/>
        </w:rPr>
        <w:t>号</w:t>
      </w:r>
    </w:p>
    <w:p w:rsidR="00FE2D28" w:rsidRDefault="00FE2D28" w:rsidP="00FE2D28">
      <w:pPr>
        <w:adjustRightInd w:val="0"/>
        <w:snapToGrid w:val="0"/>
        <w:rPr>
          <w:rFonts w:ascii="方正小标宋简体" w:eastAsia="方正小标宋简体"/>
          <w:spacing w:val="40"/>
          <w:sz w:val="32"/>
          <w:szCs w:val="32"/>
        </w:rPr>
      </w:pPr>
    </w:p>
    <w:p w:rsidR="00FE2D28" w:rsidRDefault="00FE2D28" w:rsidP="00FE2D28">
      <w:pPr>
        <w:rPr>
          <w:rFonts w:eastAsia="仿宋_GB2312"/>
          <w:sz w:val="32"/>
          <w:szCs w:val="32"/>
        </w:rPr>
      </w:pPr>
      <w:bookmarkStart w:id="4" w:name="_GoBack"/>
      <w:bookmarkEnd w:id="4"/>
    </w:p>
    <w:p w:rsidR="00FE2D28" w:rsidRDefault="00FE2D28" w:rsidP="00FE2D28">
      <w:pPr>
        <w:jc w:val="center"/>
        <w:rPr>
          <w:rFonts w:ascii="方正小标宋简体" w:eastAsia="方正小标宋简体"/>
          <w:b/>
          <w:sz w:val="44"/>
          <w:szCs w:val="44"/>
        </w:rPr>
      </w:pPr>
      <w:r>
        <w:rPr>
          <w:rFonts w:ascii="方正小标宋简体" w:eastAsia="方正小标宋简体" w:hint="eastAsia"/>
          <w:b/>
          <w:sz w:val="44"/>
          <w:szCs w:val="44"/>
        </w:rPr>
        <w:t>关于201</w:t>
      </w:r>
      <w:r w:rsidR="00033653">
        <w:rPr>
          <w:rFonts w:ascii="方正小标宋简体" w:eastAsia="方正小标宋简体" w:hint="eastAsia"/>
          <w:b/>
          <w:sz w:val="44"/>
          <w:szCs w:val="44"/>
        </w:rPr>
        <w:t>8</w:t>
      </w:r>
      <w:r>
        <w:rPr>
          <w:rFonts w:ascii="方正小标宋简体" w:eastAsia="方正小标宋简体" w:hint="eastAsia"/>
          <w:b/>
          <w:sz w:val="44"/>
          <w:szCs w:val="44"/>
        </w:rPr>
        <w:t>届毕业生办理暂缓就业、国（境）内升学登记、回生源地登记、暂不就业申请</w:t>
      </w:r>
    </w:p>
    <w:p w:rsidR="00FE2D28" w:rsidRDefault="00FE2D28" w:rsidP="00FE2D28">
      <w:pPr>
        <w:jc w:val="center"/>
        <w:rPr>
          <w:rFonts w:ascii="方正小标宋简体" w:eastAsia="方正小标宋简体"/>
          <w:b/>
          <w:sz w:val="44"/>
          <w:szCs w:val="44"/>
        </w:rPr>
      </w:pPr>
      <w:r>
        <w:rPr>
          <w:rFonts w:ascii="方正小标宋简体" w:eastAsia="方正小标宋简体" w:hint="eastAsia"/>
          <w:b/>
          <w:sz w:val="44"/>
          <w:szCs w:val="44"/>
        </w:rPr>
        <w:t>等手续的通知</w:t>
      </w:r>
    </w:p>
    <w:p w:rsidR="00FE2D28" w:rsidRPr="00F52766" w:rsidRDefault="00FE2D28" w:rsidP="00FE2D28">
      <w:pPr>
        <w:spacing w:line="360" w:lineRule="auto"/>
        <w:rPr>
          <w:rFonts w:ascii="仿宋_GB2312" w:eastAsia="仿宋_GB2312"/>
          <w:sz w:val="32"/>
          <w:szCs w:val="32"/>
        </w:rPr>
      </w:pPr>
    </w:p>
    <w:p w:rsidR="00FE2D28" w:rsidRDefault="00FE2D28" w:rsidP="00FE2D28">
      <w:pPr>
        <w:spacing w:line="360" w:lineRule="auto"/>
        <w:rPr>
          <w:rFonts w:eastAsia="仿宋_GB2312"/>
          <w:sz w:val="32"/>
          <w:szCs w:val="32"/>
        </w:rPr>
      </w:pPr>
      <w:r>
        <w:rPr>
          <w:rFonts w:eastAsia="仿宋_GB2312"/>
          <w:spacing w:val="-2"/>
          <w:kern w:val="0"/>
          <w:sz w:val="32"/>
          <w:szCs w:val="32"/>
        </w:rPr>
        <w:t>各学院、直属系，各附属医院（单位）</w:t>
      </w:r>
      <w:r>
        <w:rPr>
          <w:rFonts w:eastAsia="仿宋_GB2312" w:hint="eastAsia"/>
          <w:sz w:val="32"/>
          <w:szCs w:val="32"/>
        </w:rPr>
        <w:t>：</w:t>
      </w:r>
    </w:p>
    <w:p w:rsidR="00FE2D28" w:rsidRDefault="00FE2D28" w:rsidP="00DE3CB2">
      <w:pPr>
        <w:tabs>
          <w:tab w:val="left" w:pos="855"/>
        </w:tabs>
        <w:adjustRightInd w:val="0"/>
        <w:snapToGrid w:val="0"/>
        <w:spacing w:line="360" w:lineRule="auto"/>
        <w:ind w:firstLineChars="200" w:firstLine="640"/>
        <w:rPr>
          <w:rFonts w:eastAsia="仿宋_GB2312"/>
          <w:b/>
          <w:sz w:val="32"/>
          <w:szCs w:val="32"/>
        </w:rPr>
      </w:pPr>
      <w:r>
        <w:rPr>
          <w:rFonts w:eastAsia="仿宋_GB2312" w:hint="eastAsia"/>
          <w:sz w:val="32"/>
          <w:szCs w:val="32"/>
        </w:rPr>
        <w:t>根据毕业生毕业教育和离校的有关安排</w:t>
      </w:r>
      <w:r>
        <w:rPr>
          <w:rFonts w:eastAsia="仿宋_GB2312"/>
          <w:sz w:val="32"/>
          <w:szCs w:val="32"/>
        </w:rPr>
        <w:t>，</w:t>
      </w:r>
      <w:r>
        <w:rPr>
          <w:rFonts w:eastAsia="仿宋_GB2312"/>
          <w:bCs/>
          <w:sz w:val="32"/>
          <w:szCs w:val="32"/>
        </w:rPr>
        <w:t>201</w:t>
      </w:r>
      <w:r w:rsidR="00202870">
        <w:rPr>
          <w:rFonts w:eastAsia="仿宋_GB2312" w:hint="eastAsia"/>
          <w:bCs/>
          <w:sz w:val="32"/>
          <w:szCs w:val="32"/>
        </w:rPr>
        <w:t>8</w:t>
      </w:r>
      <w:r>
        <w:rPr>
          <w:rFonts w:eastAsia="仿宋_GB2312"/>
          <w:bCs/>
          <w:sz w:val="32"/>
          <w:szCs w:val="32"/>
        </w:rPr>
        <w:t>年</w:t>
      </w:r>
      <w:r>
        <w:rPr>
          <w:rFonts w:eastAsia="仿宋_GB2312" w:hint="eastAsia"/>
          <w:bCs/>
          <w:sz w:val="32"/>
          <w:szCs w:val="32"/>
        </w:rPr>
        <w:t>5</w:t>
      </w:r>
      <w:r>
        <w:rPr>
          <w:rFonts w:eastAsia="仿宋_GB2312"/>
          <w:bCs/>
          <w:sz w:val="32"/>
          <w:szCs w:val="32"/>
        </w:rPr>
        <w:t>月</w:t>
      </w:r>
      <w:r w:rsidR="00A81843">
        <w:rPr>
          <w:rFonts w:eastAsia="仿宋_GB2312" w:hint="eastAsia"/>
          <w:bCs/>
          <w:sz w:val="32"/>
          <w:szCs w:val="32"/>
        </w:rPr>
        <w:t>18</w:t>
      </w:r>
      <w:r>
        <w:rPr>
          <w:rFonts w:eastAsia="仿宋_GB2312"/>
          <w:bCs/>
          <w:sz w:val="32"/>
          <w:szCs w:val="32"/>
        </w:rPr>
        <w:t>日至</w:t>
      </w:r>
      <w:r w:rsidR="00A81843">
        <w:rPr>
          <w:rFonts w:eastAsia="仿宋_GB2312" w:hint="eastAsia"/>
          <w:bCs/>
          <w:sz w:val="32"/>
          <w:szCs w:val="32"/>
        </w:rPr>
        <w:t>29</w:t>
      </w:r>
      <w:r>
        <w:rPr>
          <w:rFonts w:eastAsia="仿宋_GB2312"/>
          <w:bCs/>
          <w:sz w:val="32"/>
          <w:szCs w:val="32"/>
        </w:rPr>
        <w:t>日是毕业生办理暂缓就业、回生源地、国</w:t>
      </w:r>
      <w:r>
        <w:rPr>
          <w:rFonts w:eastAsia="仿宋_GB2312" w:hint="eastAsia"/>
          <w:bCs/>
          <w:sz w:val="32"/>
          <w:szCs w:val="32"/>
        </w:rPr>
        <w:t>（境）</w:t>
      </w:r>
      <w:r>
        <w:rPr>
          <w:rFonts w:eastAsia="仿宋_GB2312"/>
          <w:bCs/>
          <w:sz w:val="32"/>
          <w:szCs w:val="32"/>
        </w:rPr>
        <w:t>内升学登记等手续的时间。</w:t>
      </w:r>
      <w:r>
        <w:rPr>
          <w:rFonts w:eastAsia="仿宋_GB2312"/>
          <w:b/>
          <w:sz w:val="32"/>
          <w:szCs w:val="32"/>
        </w:rPr>
        <w:t>请各有关单位务必通知相关毕业生，按照规定的时间办理。</w:t>
      </w:r>
    </w:p>
    <w:p w:rsidR="00FE2D28" w:rsidRDefault="00FE2D28" w:rsidP="00FE2D28">
      <w:pPr>
        <w:tabs>
          <w:tab w:val="left" w:pos="855"/>
        </w:tabs>
        <w:adjustRightInd w:val="0"/>
        <w:snapToGrid w:val="0"/>
        <w:spacing w:line="360" w:lineRule="auto"/>
        <w:ind w:firstLineChars="200" w:firstLine="640"/>
        <w:rPr>
          <w:rFonts w:eastAsia="仿宋_GB2312"/>
          <w:bCs/>
          <w:color w:val="FF0000"/>
          <w:sz w:val="32"/>
          <w:szCs w:val="32"/>
        </w:rPr>
      </w:pPr>
      <w:r>
        <w:rPr>
          <w:rFonts w:eastAsia="仿宋_GB2312" w:hint="eastAsia"/>
          <w:sz w:val="32"/>
          <w:szCs w:val="32"/>
        </w:rPr>
        <w:t>除已在就业管理系统上个人确认就业协议书的毕业生外，需</w:t>
      </w:r>
      <w:r>
        <w:rPr>
          <w:rFonts w:eastAsia="仿宋_GB2312"/>
          <w:bCs/>
          <w:sz w:val="32"/>
          <w:szCs w:val="32"/>
        </w:rPr>
        <w:t>要办理暂缓就业、回生源地、国</w:t>
      </w:r>
      <w:r>
        <w:rPr>
          <w:rFonts w:eastAsia="仿宋_GB2312" w:hint="eastAsia"/>
          <w:bCs/>
          <w:sz w:val="32"/>
          <w:szCs w:val="32"/>
        </w:rPr>
        <w:t>（境）</w:t>
      </w:r>
      <w:r>
        <w:rPr>
          <w:rFonts w:eastAsia="仿宋_GB2312"/>
          <w:bCs/>
          <w:sz w:val="32"/>
          <w:szCs w:val="32"/>
        </w:rPr>
        <w:t>内升学的毕业生</w:t>
      </w:r>
      <w:r>
        <w:rPr>
          <w:rStyle w:val="a5"/>
          <w:rFonts w:eastAsia="仿宋_GB2312"/>
          <w:bCs/>
          <w:sz w:val="32"/>
          <w:szCs w:val="32"/>
        </w:rPr>
        <w:footnoteReference w:id="1"/>
      </w:r>
      <w:r>
        <w:rPr>
          <w:rFonts w:eastAsia="仿宋_GB2312"/>
          <w:bCs/>
          <w:sz w:val="32"/>
          <w:szCs w:val="32"/>
        </w:rPr>
        <w:t>，须在</w:t>
      </w:r>
      <w:r>
        <w:rPr>
          <w:rFonts w:eastAsia="仿宋_GB2312"/>
          <w:bCs/>
          <w:sz w:val="32"/>
          <w:szCs w:val="32"/>
        </w:rPr>
        <w:t>201</w:t>
      </w:r>
      <w:r w:rsidR="00F0617D">
        <w:rPr>
          <w:rFonts w:eastAsia="仿宋_GB2312" w:hint="eastAsia"/>
          <w:bCs/>
          <w:sz w:val="32"/>
          <w:szCs w:val="32"/>
        </w:rPr>
        <w:t>8</w:t>
      </w:r>
      <w:r>
        <w:rPr>
          <w:rFonts w:eastAsia="仿宋_GB2312"/>
          <w:bCs/>
          <w:sz w:val="32"/>
          <w:szCs w:val="32"/>
        </w:rPr>
        <w:t>年</w:t>
      </w:r>
      <w:r>
        <w:rPr>
          <w:rFonts w:eastAsia="仿宋_GB2312" w:hint="eastAsia"/>
          <w:bCs/>
          <w:sz w:val="32"/>
          <w:szCs w:val="32"/>
        </w:rPr>
        <w:t>5</w:t>
      </w:r>
      <w:r>
        <w:rPr>
          <w:rFonts w:eastAsia="仿宋_GB2312"/>
          <w:bCs/>
          <w:sz w:val="32"/>
          <w:szCs w:val="32"/>
        </w:rPr>
        <w:t>月</w:t>
      </w:r>
      <w:r w:rsidR="00A56E28">
        <w:rPr>
          <w:rFonts w:eastAsia="仿宋_GB2312" w:hint="eastAsia"/>
          <w:bCs/>
          <w:sz w:val="32"/>
          <w:szCs w:val="32"/>
        </w:rPr>
        <w:t>18</w:t>
      </w:r>
      <w:r>
        <w:rPr>
          <w:rFonts w:eastAsia="仿宋_GB2312"/>
          <w:bCs/>
          <w:sz w:val="32"/>
          <w:szCs w:val="32"/>
        </w:rPr>
        <w:t>日至</w:t>
      </w:r>
      <w:r w:rsidR="00A56E28">
        <w:rPr>
          <w:rFonts w:eastAsia="仿宋_GB2312" w:hint="eastAsia"/>
          <w:bCs/>
          <w:sz w:val="32"/>
          <w:szCs w:val="32"/>
        </w:rPr>
        <w:t>29</w:t>
      </w:r>
      <w:r>
        <w:rPr>
          <w:rFonts w:eastAsia="仿宋_GB2312"/>
          <w:bCs/>
          <w:sz w:val="32"/>
          <w:szCs w:val="32"/>
        </w:rPr>
        <w:t>日通过中山大学就业管理系统</w:t>
      </w:r>
      <w:r>
        <w:rPr>
          <w:rFonts w:eastAsia="仿宋_GB2312" w:hint="eastAsia"/>
          <w:bCs/>
          <w:sz w:val="32"/>
          <w:szCs w:val="32"/>
        </w:rPr>
        <w:t>（其他毕业去向管理）</w:t>
      </w:r>
      <w:r>
        <w:rPr>
          <w:rFonts w:eastAsia="仿宋_GB2312"/>
          <w:bCs/>
          <w:sz w:val="32"/>
          <w:szCs w:val="32"/>
        </w:rPr>
        <w:t>向学校提出相应的申请或登记，经</w:t>
      </w:r>
      <w:r>
        <w:rPr>
          <w:rFonts w:eastAsia="仿宋_GB2312" w:hint="eastAsia"/>
          <w:bCs/>
          <w:sz w:val="32"/>
          <w:szCs w:val="32"/>
        </w:rPr>
        <w:t>学生</w:t>
      </w:r>
      <w:proofErr w:type="gramStart"/>
      <w:r>
        <w:rPr>
          <w:rFonts w:eastAsia="仿宋_GB2312" w:hint="eastAsia"/>
          <w:bCs/>
          <w:sz w:val="32"/>
          <w:szCs w:val="32"/>
        </w:rPr>
        <w:t>处学生</w:t>
      </w:r>
      <w:proofErr w:type="gramEnd"/>
      <w:r>
        <w:rPr>
          <w:rFonts w:eastAsia="仿宋_GB2312"/>
          <w:bCs/>
          <w:sz w:val="32"/>
          <w:szCs w:val="32"/>
        </w:rPr>
        <w:t>就业指导中心确认后，按相关规定办理手续。</w:t>
      </w:r>
    </w:p>
    <w:p w:rsidR="00FE2D28" w:rsidRDefault="00FE2D28" w:rsidP="00FE2D28">
      <w:pPr>
        <w:tabs>
          <w:tab w:val="left" w:pos="855"/>
        </w:tabs>
        <w:adjustRightInd w:val="0"/>
        <w:snapToGrid w:val="0"/>
        <w:spacing w:line="360" w:lineRule="auto"/>
        <w:ind w:firstLine="645"/>
        <w:rPr>
          <w:rFonts w:eastAsia="仿宋_GB2312"/>
          <w:b/>
          <w:bCs/>
          <w:sz w:val="32"/>
          <w:szCs w:val="32"/>
        </w:rPr>
      </w:pPr>
      <w:r>
        <w:rPr>
          <w:rFonts w:eastAsia="仿宋_GB2312"/>
          <w:b/>
          <w:bCs/>
          <w:sz w:val="32"/>
          <w:szCs w:val="32"/>
        </w:rPr>
        <w:t>对自己的毕业去向不作任何表示的，视为默认学校将其</w:t>
      </w:r>
      <w:r>
        <w:rPr>
          <w:rFonts w:eastAsia="仿宋_GB2312"/>
          <w:b/>
          <w:bCs/>
          <w:sz w:val="32"/>
          <w:szCs w:val="32"/>
        </w:rPr>
        <w:lastRenderedPageBreak/>
        <w:t>就业方案</w:t>
      </w:r>
      <w:r>
        <w:rPr>
          <w:rFonts w:eastAsia="仿宋_GB2312" w:hint="eastAsia"/>
          <w:b/>
          <w:bCs/>
          <w:sz w:val="32"/>
          <w:szCs w:val="32"/>
        </w:rPr>
        <w:t>列为</w:t>
      </w:r>
      <w:r>
        <w:rPr>
          <w:rFonts w:eastAsia="仿宋_GB2312"/>
          <w:b/>
          <w:bCs/>
          <w:sz w:val="32"/>
          <w:szCs w:val="32"/>
        </w:rPr>
        <w:t>回生源地，并办理回生源地派遣手续。</w:t>
      </w:r>
    </w:p>
    <w:p w:rsidR="00FE2D28" w:rsidRDefault="00FE2D28" w:rsidP="00FE2D28">
      <w:pPr>
        <w:tabs>
          <w:tab w:val="left" w:pos="855"/>
        </w:tabs>
        <w:adjustRightInd w:val="0"/>
        <w:snapToGrid w:val="0"/>
        <w:spacing w:line="360" w:lineRule="auto"/>
        <w:ind w:firstLineChars="200" w:firstLine="640"/>
        <w:rPr>
          <w:rFonts w:eastAsia="仿宋_GB2312"/>
          <w:bCs/>
          <w:sz w:val="32"/>
          <w:szCs w:val="32"/>
        </w:rPr>
      </w:pPr>
      <w:r>
        <w:rPr>
          <w:rFonts w:eastAsia="仿宋_GB2312" w:hint="eastAsia"/>
          <w:bCs/>
          <w:sz w:val="32"/>
          <w:szCs w:val="32"/>
        </w:rPr>
        <w:t>根据《教育部办公厅关于做好全国普通高校未就业毕业生统计服务工作的通知》（</w:t>
      </w:r>
      <w:proofErr w:type="gramStart"/>
      <w:r>
        <w:rPr>
          <w:rFonts w:eastAsia="仿宋_GB2312" w:hint="eastAsia"/>
          <w:bCs/>
          <w:sz w:val="32"/>
          <w:szCs w:val="32"/>
        </w:rPr>
        <w:t>教学厅函【</w:t>
      </w:r>
      <w:r>
        <w:rPr>
          <w:rFonts w:eastAsia="仿宋_GB2312" w:hint="eastAsia"/>
          <w:bCs/>
          <w:sz w:val="32"/>
          <w:szCs w:val="32"/>
        </w:rPr>
        <w:t>2016</w:t>
      </w:r>
      <w:r>
        <w:rPr>
          <w:rFonts w:eastAsia="仿宋_GB2312" w:hint="eastAsia"/>
          <w:bCs/>
          <w:sz w:val="32"/>
          <w:szCs w:val="32"/>
        </w:rPr>
        <w:t>】</w:t>
      </w:r>
      <w:proofErr w:type="gramEnd"/>
      <w:r>
        <w:rPr>
          <w:rFonts w:eastAsia="仿宋_GB2312" w:hint="eastAsia"/>
          <w:bCs/>
          <w:sz w:val="32"/>
          <w:szCs w:val="32"/>
        </w:rPr>
        <w:t>13</w:t>
      </w:r>
      <w:r>
        <w:rPr>
          <w:rFonts w:eastAsia="仿宋_GB2312" w:hint="eastAsia"/>
          <w:bCs/>
          <w:sz w:val="32"/>
          <w:szCs w:val="32"/>
        </w:rPr>
        <w:t>号）的要求以及广东省高等学校毕业生就业指导中心的相关规定，现要求暂无毕业去向的毕业生（</w:t>
      </w:r>
      <w:r>
        <w:rPr>
          <w:rFonts w:eastAsia="仿宋_GB2312" w:hint="eastAsia"/>
          <w:bCs/>
          <w:sz w:val="32"/>
          <w:szCs w:val="32"/>
        </w:rPr>
        <w:t>1</w:t>
      </w:r>
      <w:r>
        <w:rPr>
          <w:rFonts w:eastAsia="仿宋_GB2312" w:hint="eastAsia"/>
          <w:bCs/>
          <w:sz w:val="32"/>
          <w:szCs w:val="32"/>
        </w:rPr>
        <w:t>、暂不就业，即指暂时不想就业等于无就业意愿的毕业生；</w:t>
      </w:r>
      <w:r>
        <w:rPr>
          <w:rFonts w:eastAsia="仿宋_GB2312" w:hint="eastAsia"/>
          <w:bCs/>
          <w:sz w:val="32"/>
          <w:szCs w:val="32"/>
        </w:rPr>
        <w:t>2</w:t>
      </w:r>
      <w:r>
        <w:rPr>
          <w:rFonts w:eastAsia="仿宋_GB2312" w:hint="eastAsia"/>
          <w:bCs/>
          <w:sz w:val="32"/>
          <w:szCs w:val="32"/>
        </w:rPr>
        <w:t>、拟升学，即暂不打算就业，继续准备下一年度的国内升学考试；</w:t>
      </w:r>
      <w:r>
        <w:rPr>
          <w:rFonts w:eastAsia="仿宋_GB2312" w:hint="eastAsia"/>
          <w:bCs/>
          <w:sz w:val="32"/>
          <w:szCs w:val="32"/>
        </w:rPr>
        <w:t>3</w:t>
      </w:r>
      <w:r>
        <w:rPr>
          <w:rFonts w:eastAsia="仿宋_GB2312" w:hint="eastAsia"/>
          <w:bCs/>
          <w:sz w:val="32"/>
          <w:szCs w:val="32"/>
        </w:rPr>
        <w:t>、拟出国出境，即暂不打算就业，继续准备申请下一年度的出国出境学习。）须于</w:t>
      </w:r>
      <w:r>
        <w:rPr>
          <w:rFonts w:eastAsia="仿宋_GB2312" w:hint="eastAsia"/>
          <w:bCs/>
          <w:sz w:val="32"/>
          <w:szCs w:val="32"/>
        </w:rPr>
        <w:t>5</w:t>
      </w:r>
      <w:r>
        <w:rPr>
          <w:rFonts w:eastAsia="仿宋_GB2312" w:hint="eastAsia"/>
          <w:bCs/>
          <w:sz w:val="32"/>
          <w:szCs w:val="32"/>
        </w:rPr>
        <w:t>月</w:t>
      </w:r>
      <w:r w:rsidR="004E03FB">
        <w:rPr>
          <w:rFonts w:eastAsia="仿宋_GB2312" w:hint="eastAsia"/>
          <w:bCs/>
          <w:sz w:val="32"/>
          <w:szCs w:val="32"/>
        </w:rPr>
        <w:t>29</w:t>
      </w:r>
      <w:r>
        <w:rPr>
          <w:rFonts w:eastAsia="仿宋_GB2312" w:hint="eastAsia"/>
          <w:bCs/>
          <w:sz w:val="32"/>
          <w:szCs w:val="32"/>
        </w:rPr>
        <w:t>日之前登录“大学生就业在线”（</w:t>
      </w:r>
      <w:hyperlink r:id="rId7" w:history="1">
        <w:r>
          <w:rPr>
            <w:rFonts w:eastAsia="仿宋_GB2312" w:hint="eastAsia"/>
            <w:bCs/>
            <w:sz w:val="32"/>
            <w:szCs w:val="32"/>
          </w:rPr>
          <w:t>http://www.gradjob.com.cn</w:t>
        </w:r>
      </w:hyperlink>
      <w:r>
        <w:rPr>
          <w:rFonts w:eastAsia="仿宋_GB2312" w:hint="eastAsia"/>
          <w:bCs/>
          <w:sz w:val="32"/>
          <w:szCs w:val="32"/>
        </w:rPr>
        <w:t>），进行“暂不就业”申请。具体流程见附件</w:t>
      </w:r>
      <w:r>
        <w:rPr>
          <w:rFonts w:eastAsia="仿宋_GB2312" w:hint="eastAsia"/>
          <w:bCs/>
          <w:sz w:val="32"/>
          <w:szCs w:val="32"/>
        </w:rPr>
        <w:t>4</w:t>
      </w:r>
      <w:r>
        <w:rPr>
          <w:rFonts w:eastAsia="仿宋_GB2312" w:hint="eastAsia"/>
          <w:bCs/>
          <w:sz w:val="32"/>
          <w:szCs w:val="32"/>
        </w:rPr>
        <w:t>。</w:t>
      </w:r>
    </w:p>
    <w:p w:rsidR="00FE2D28" w:rsidRDefault="00FE2D28" w:rsidP="00FE2D28">
      <w:pPr>
        <w:tabs>
          <w:tab w:val="left" w:pos="855"/>
        </w:tabs>
        <w:adjustRightInd w:val="0"/>
        <w:snapToGrid w:val="0"/>
        <w:spacing w:line="360" w:lineRule="auto"/>
        <w:ind w:firstLineChars="200" w:firstLine="640"/>
        <w:rPr>
          <w:rFonts w:eastAsia="仿宋_GB2312"/>
          <w:bCs/>
          <w:sz w:val="32"/>
          <w:szCs w:val="32"/>
        </w:rPr>
      </w:pPr>
    </w:p>
    <w:p w:rsidR="00FE2D28" w:rsidRDefault="00FE2D28" w:rsidP="00FE2D28">
      <w:pPr>
        <w:tabs>
          <w:tab w:val="left" w:pos="855"/>
        </w:tabs>
        <w:adjustRightInd w:val="0"/>
        <w:snapToGrid w:val="0"/>
        <w:spacing w:line="360" w:lineRule="auto"/>
        <w:ind w:firstLineChars="200" w:firstLine="640"/>
        <w:rPr>
          <w:rFonts w:eastAsia="仿宋_GB2312"/>
          <w:bCs/>
          <w:sz w:val="32"/>
          <w:szCs w:val="32"/>
        </w:rPr>
      </w:pPr>
      <w:r>
        <w:rPr>
          <w:rFonts w:eastAsia="仿宋_GB2312"/>
          <w:bCs/>
          <w:sz w:val="32"/>
          <w:szCs w:val="32"/>
        </w:rPr>
        <w:t>附件：</w:t>
      </w:r>
    </w:p>
    <w:p w:rsidR="00FE2D28" w:rsidRDefault="00FE2D28" w:rsidP="00FE2D28">
      <w:pPr>
        <w:tabs>
          <w:tab w:val="left" w:pos="855"/>
        </w:tabs>
        <w:adjustRightInd w:val="0"/>
        <w:snapToGrid w:val="0"/>
        <w:spacing w:line="360" w:lineRule="auto"/>
        <w:ind w:firstLineChars="200" w:firstLine="640"/>
        <w:rPr>
          <w:rFonts w:eastAsia="仿宋_GB2312"/>
          <w:bCs/>
          <w:sz w:val="32"/>
          <w:szCs w:val="32"/>
        </w:rPr>
      </w:pPr>
      <w:r>
        <w:rPr>
          <w:rFonts w:eastAsia="仿宋_GB2312"/>
          <w:bCs/>
          <w:sz w:val="32"/>
          <w:szCs w:val="32"/>
        </w:rPr>
        <w:t>1</w:t>
      </w:r>
      <w:r>
        <w:rPr>
          <w:rFonts w:eastAsia="仿宋_GB2312" w:hint="eastAsia"/>
          <w:bCs/>
          <w:sz w:val="32"/>
          <w:szCs w:val="32"/>
        </w:rPr>
        <w:t xml:space="preserve">. </w:t>
      </w:r>
      <w:r>
        <w:rPr>
          <w:rFonts w:eastAsia="仿宋_GB2312"/>
          <w:bCs/>
          <w:sz w:val="32"/>
          <w:szCs w:val="32"/>
        </w:rPr>
        <w:t>申请暂缓就业手续办理程序</w:t>
      </w:r>
    </w:p>
    <w:p w:rsidR="00FE2D28" w:rsidRDefault="00FE2D28" w:rsidP="00FE2D28">
      <w:pPr>
        <w:tabs>
          <w:tab w:val="left" w:pos="855"/>
        </w:tabs>
        <w:adjustRightInd w:val="0"/>
        <w:snapToGrid w:val="0"/>
        <w:spacing w:line="360" w:lineRule="auto"/>
        <w:ind w:firstLineChars="200" w:firstLine="640"/>
        <w:rPr>
          <w:rFonts w:eastAsia="仿宋_GB2312"/>
          <w:bCs/>
          <w:sz w:val="32"/>
          <w:szCs w:val="32"/>
        </w:rPr>
      </w:pPr>
      <w:r>
        <w:rPr>
          <w:rFonts w:eastAsia="仿宋_GB2312"/>
          <w:bCs/>
          <w:sz w:val="32"/>
          <w:szCs w:val="32"/>
        </w:rPr>
        <w:t>2</w:t>
      </w:r>
      <w:r>
        <w:rPr>
          <w:rFonts w:eastAsia="仿宋_GB2312" w:hint="eastAsia"/>
          <w:bCs/>
          <w:sz w:val="32"/>
          <w:szCs w:val="32"/>
        </w:rPr>
        <w:t xml:space="preserve">. </w:t>
      </w:r>
      <w:r>
        <w:rPr>
          <w:rFonts w:eastAsia="仿宋_GB2312"/>
          <w:bCs/>
          <w:sz w:val="32"/>
          <w:szCs w:val="32"/>
        </w:rPr>
        <w:t>回生源地手续办理程序</w:t>
      </w:r>
    </w:p>
    <w:p w:rsidR="00FE2D28" w:rsidRDefault="00FE2D28" w:rsidP="00FE2D28">
      <w:pPr>
        <w:tabs>
          <w:tab w:val="left" w:pos="855"/>
        </w:tabs>
        <w:adjustRightInd w:val="0"/>
        <w:snapToGrid w:val="0"/>
        <w:spacing w:line="360" w:lineRule="auto"/>
        <w:ind w:firstLineChars="200" w:firstLine="640"/>
        <w:rPr>
          <w:rFonts w:eastAsia="仿宋_GB2312"/>
          <w:bCs/>
          <w:sz w:val="32"/>
          <w:szCs w:val="32"/>
        </w:rPr>
      </w:pPr>
      <w:r>
        <w:rPr>
          <w:rFonts w:eastAsia="仿宋_GB2312"/>
          <w:bCs/>
          <w:sz w:val="32"/>
          <w:szCs w:val="32"/>
        </w:rPr>
        <w:t>3</w:t>
      </w:r>
      <w:r>
        <w:rPr>
          <w:rFonts w:eastAsia="仿宋_GB2312" w:hint="eastAsia"/>
          <w:bCs/>
          <w:sz w:val="32"/>
          <w:szCs w:val="32"/>
        </w:rPr>
        <w:t xml:space="preserve">. </w:t>
      </w:r>
      <w:r>
        <w:rPr>
          <w:rFonts w:eastAsia="仿宋_GB2312"/>
          <w:bCs/>
          <w:sz w:val="32"/>
          <w:szCs w:val="32"/>
        </w:rPr>
        <w:t>国</w:t>
      </w:r>
      <w:r>
        <w:rPr>
          <w:rFonts w:eastAsia="仿宋_GB2312" w:hint="eastAsia"/>
          <w:bCs/>
          <w:sz w:val="32"/>
          <w:szCs w:val="32"/>
        </w:rPr>
        <w:t>（境）</w:t>
      </w:r>
      <w:r>
        <w:rPr>
          <w:rFonts w:eastAsia="仿宋_GB2312"/>
          <w:bCs/>
          <w:sz w:val="32"/>
          <w:szCs w:val="32"/>
        </w:rPr>
        <w:t>内升学手续办理程序</w:t>
      </w:r>
    </w:p>
    <w:p w:rsidR="00FE2D28" w:rsidRDefault="00FE2D28" w:rsidP="00FE2D28">
      <w:pPr>
        <w:tabs>
          <w:tab w:val="left" w:pos="855"/>
        </w:tabs>
        <w:adjustRightInd w:val="0"/>
        <w:snapToGrid w:val="0"/>
        <w:spacing w:line="360" w:lineRule="auto"/>
        <w:ind w:firstLineChars="200" w:firstLine="640"/>
        <w:rPr>
          <w:rFonts w:eastAsia="仿宋_GB2312"/>
          <w:bCs/>
          <w:sz w:val="32"/>
          <w:szCs w:val="32"/>
        </w:rPr>
      </w:pPr>
      <w:r>
        <w:rPr>
          <w:rFonts w:eastAsia="仿宋_GB2312" w:hint="eastAsia"/>
          <w:bCs/>
          <w:sz w:val="32"/>
          <w:szCs w:val="32"/>
        </w:rPr>
        <w:t xml:space="preserve">4. </w:t>
      </w:r>
      <w:r>
        <w:rPr>
          <w:rFonts w:eastAsia="仿宋_GB2312" w:hint="eastAsia"/>
          <w:bCs/>
          <w:sz w:val="32"/>
          <w:szCs w:val="32"/>
        </w:rPr>
        <w:t>申请暂不就业手续办理程序</w:t>
      </w:r>
    </w:p>
    <w:p w:rsidR="00FE2D28" w:rsidRDefault="00FE2D28" w:rsidP="00FE2D28">
      <w:pPr>
        <w:tabs>
          <w:tab w:val="left" w:pos="855"/>
        </w:tabs>
        <w:adjustRightInd w:val="0"/>
        <w:snapToGrid w:val="0"/>
        <w:spacing w:line="360" w:lineRule="auto"/>
        <w:ind w:firstLineChars="200" w:firstLine="640"/>
        <w:rPr>
          <w:rFonts w:eastAsia="仿宋_GB2312"/>
          <w:bCs/>
          <w:sz w:val="32"/>
          <w:szCs w:val="32"/>
        </w:rPr>
      </w:pPr>
    </w:p>
    <w:p w:rsidR="00FE2D28" w:rsidRDefault="00FE2D28" w:rsidP="00FE2D28">
      <w:pPr>
        <w:tabs>
          <w:tab w:val="left" w:pos="855"/>
        </w:tabs>
        <w:adjustRightInd w:val="0"/>
        <w:snapToGrid w:val="0"/>
        <w:spacing w:line="360" w:lineRule="auto"/>
        <w:ind w:firstLineChars="200" w:firstLine="640"/>
        <w:rPr>
          <w:rFonts w:eastAsia="仿宋_GB2312"/>
          <w:bCs/>
          <w:sz w:val="32"/>
          <w:szCs w:val="32"/>
        </w:rPr>
      </w:pPr>
    </w:p>
    <w:p w:rsidR="00FE2D28" w:rsidRDefault="00FE2D28" w:rsidP="00FE2D28">
      <w:pPr>
        <w:tabs>
          <w:tab w:val="left" w:pos="855"/>
        </w:tabs>
        <w:adjustRightInd w:val="0"/>
        <w:snapToGrid w:val="0"/>
        <w:spacing w:line="360" w:lineRule="auto"/>
        <w:ind w:firstLineChars="200" w:firstLine="640"/>
        <w:rPr>
          <w:rFonts w:eastAsia="仿宋_GB2312"/>
          <w:bCs/>
          <w:sz w:val="32"/>
          <w:szCs w:val="32"/>
        </w:rPr>
      </w:pPr>
    </w:p>
    <w:p w:rsidR="00FE2D28" w:rsidRDefault="00FE2D28" w:rsidP="00FE2D28">
      <w:pPr>
        <w:tabs>
          <w:tab w:val="left" w:pos="855"/>
        </w:tabs>
        <w:adjustRightInd w:val="0"/>
        <w:snapToGrid w:val="0"/>
        <w:spacing w:line="360" w:lineRule="auto"/>
        <w:ind w:right="320" w:firstLineChars="200" w:firstLine="640"/>
        <w:jc w:val="center"/>
        <w:rPr>
          <w:rFonts w:eastAsia="仿宋_GB2312"/>
          <w:bCs/>
          <w:sz w:val="32"/>
          <w:szCs w:val="32"/>
        </w:rPr>
      </w:pPr>
      <w:r>
        <w:rPr>
          <w:rFonts w:eastAsia="仿宋_GB2312" w:hint="eastAsia"/>
          <w:bCs/>
          <w:sz w:val="32"/>
          <w:szCs w:val="32"/>
        </w:rPr>
        <w:t xml:space="preserve">                       </w:t>
      </w:r>
      <w:r>
        <w:rPr>
          <w:rFonts w:eastAsia="仿宋_GB2312" w:hint="eastAsia"/>
          <w:bCs/>
          <w:sz w:val="32"/>
          <w:szCs w:val="32"/>
        </w:rPr>
        <w:t>学生处</w:t>
      </w:r>
    </w:p>
    <w:p w:rsidR="00FE2D28" w:rsidRDefault="00FE2D28" w:rsidP="00FE2D28">
      <w:pPr>
        <w:tabs>
          <w:tab w:val="left" w:pos="855"/>
        </w:tabs>
        <w:adjustRightInd w:val="0"/>
        <w:snapToGrid w:val="0"/>
        <w:spacing w:line="360" w:lineRule="auto"/>
        <w:ind w:right="960" w:firstLineChars="200" w:firstLine="640"/>
        <w:jc w:val="right"/>
        <w:rPr>
          <w:rFonts w:eastAsia="仿宋_GB2312"/>
          <w:bCs/>
          <w:sz w:val="32"/>
          <w:szCs w:val="32"/>
        </w:rPr>
      </w:pPr>
      <w:r>
        <w:rPr>
          <w:rFonts w:eastAsia="仿宋_GB2312"/>
          <w:bCs/>
          <w:sz w:val="32"/>
          <w:szCs w:val="32"/>
        </w:rPr>
        <w:t>201</w:t>
      </w:r>
      <w:r w:rsidR="0034683A">
        <w:rPr>
          <w:rFonts w:eastAsia="仿宋_GB2312" w:hint="eastAsia"/>
          <w:bCs/>
          <w:sz w:val="32"/>
          <w:szCs w:val="32"/>
        </w:rPr>
        <w:t>8</w:t>
      </w:r>
      <w:r>
        <w:rPr>
          <w:rFonts w:eastAsia="仿宋_GB2312"/>
          <w:bCs/>
          <w:sz w:val="32"/>
          <w:szCs w:val="32"/>
        </w:rPr>
        <w:t>年</w:t>
      </w:r>
      <w:r>
        <w:rPr>
          <w:rFonts w:eastAsia="仿宋_GB2312" w:hint="eastAsia"/>
          <w:bCs/>
          <w:sz w:val="32"/>
          <w:szCs w:val="32"/>
        </w:rPr>
        <w:t>5</w:t>
      </w:r>
      <w:r>
        <w:rPr>
          <w:rFonts w:eastAsia="仿宋_GB2312"/>
          <w:bCs/>
          <w:sz w:val="32"/>
          <w:szCs w:val="32"/>
        </w:rPr>
        <w:t>月</w:t>
      </w:r>
      <w:r>
        <w:rPr>
          <w:rFonts w:eastAsia="仿宋_GB2312" w:hint="eastAsia"/>
          <w:bCs/>
          <w:sz w:val="32"/>
          <w:szCs w:val="32"/>
        </w:rPr>
        <w:t>16</w:t>
      </w:r>
      <w:r>
        <w:rPr>
          <w:rFonts w:eastAsia="仿宋_GB2312"/>
          <w:bCs/>
          <w:sz w:val="32"/>
          <w:szCs w:val="32"/>
        </w:rPr>
        <w:t>日</w:t>
      </w:r>
    </w:p>
    <w:p w:rsidR="00FE2D28" w:rsidRDefault="00FE2D28" w:rsidP="00FE2D28">
      <w:pPr>
        <w:tabs>
          <w:tab w:val="left" w:pos="855"/>
        </w:tabs>
        <w:adjustRightInd w:val="0"/>
        <w:snapToGrid w:val="0"/>
        <w:spacing w:line="360" w:lineRule="auto"/>
        <w:rPr>
          <w:rFonts w:eastAsia="仿宋_GB2312"/>
          <w:bCs/>
          <w:sz w:val="32"/>
          <w:szCs w:val="32"/>
        </w:rPr>
      </w:pPr>
      <w:r>
        <w:rPr>
          <w:rFonts w:eastAsia="仿宋_GB2312" w:hint="eastAsia"/>
          <w:bCs/>
          <w:sz w:val="32"/>
          <w:szCs w:val="32"/>
        </w:rPr>
        <w:t>（联系人：庄老师（本科）</w:t>
      </w:r>
      <w:r>
        <w:rPr>
          <w:rFonts w:eastAsia="仿宋_GB2312" w:hint="eastAsia"/>
          <w:bCs/>
          <w:sz w:val="32"/>
          <w:szCs w:val="32"/>
        </w:rPr>
        <w:t>84111791</w:t>
      </w:r>
      <w:r>
        <w:rPr>
          <w:rFonts w:eastAsia="仿宋_GB2312" w:hint="eastAsia"/>
          <w:bCs/>
          <w:sz w:val="32"/>
          <w:szCs w:val="32"/>
        </w:rPr>
        <w:t>，</w:t>
      </w:r>
      <w:r w:rsidR="00E3096C">
        <w:rPr>
          <w:rFonts w:eastAsia="仿宋_GB2312" w:hint="eastAsia"/>
          <w:bCs/>
          <w:sz w:val="32"/>
          <w:szCs w:val="32"/>
        </w:rPr>
        <w:t>黄</w:t>
      </w:r>
      <w:r>
        <w:rPr>
          <w:rFonts w:eastAsia="仿宋_GB2312" w:hint="eastAsia"/>
          <w:bCs/>
          <w:sz w:val="32"/>
          <w:szCs w:val="32"/>
        </w:rPr>
        <w:t>老师（研究生）</w:t>
      </w:r>
      <w:r>
        <w:rPr>
          <w:rFonts w:eastAsia="仿宋_GB2312" w:hint="eastAsia"/>
          <w:bCs/>
          <w:sz w:val="32"/>
          <w:szCs w:val="32"/>
        </w:rPr>
        <w:t>84112080</w:t>
      </w:r>
      <w:r>
        <w:rPr>
          <w:rFonts w:eastAsia="仿宋_GB2312" w:hint="eastAsia"/>
          <w:bCs/>
          <w:sz w:val="32"/>
          <w:szCs w:val="32"/>
        </w:rPr>
        <w:t>）</w:t>
      </w:r>
    </w:p>
    <w:sectPr w:rsidR="00FE2D28" w:rsidSect="00193A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234" w:rsidRDefault="00F80234" w:rsidP="00FE2D28">
      <w:r>
        <w:separator/>
      </w:r>
    </w:p>
  </w:endnote>
  <w:endnote w:type="continuationSeparator" w:id="0">
    <w:p w:rsidR="00F80234" w:rsidRDefault="00F80234" w:rsidP="00FE2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234" w:rsidRDefault="00F80234" w:rsidP="00FE2D28">
      <w:r>
        <w:separator/>
      </w:r>
    </w:p>
  </w:footnote>
  <w:footnote w:type="continuationSeparator" w:id="0">
    <w:p w:rsidR="00F80234" w:rsidRDefault="00F80234" w:rsidP="00FE2D28">
      <w:r>
        <w:continuationSeparator/>
      </w:r>
    </w:p>
  </w:footnote>
  <w:footnote w:id="1">
    <w:p w:rsidR="00FE2D28" w:rsidRDefault="00FE2D28" w:rsidP="00FE2D28">
      <w:pPr>
        <w:pStyle w:val="a6"/>
      </w:pPr>
      <w:r>
        <w:rPr>
          <w:rStyle w:val="a5"/>
        </w:rPr>
        <w:footnoteRef/>
      </w:r>
      <w:r>
        <w:t xml:space="preserve"> </w:t>
      </w:r>
      <w:r>
        <w:rPr>
          <w:rFonts w:hint="eastAsia"/>
        </w:rPr>
        <w:t>出国出境的毕业生根据档案户口放置需要可选择回生源地或挂靠人才市场（挂靠手续等同</w:t>
      </w:r>
      <w:proofErr w:type="gramStart"/>
      <w:r>
        <w:rPr>
          <w:rFonts w:hint="eastAsia"/>
        </w:rPr>
        <w:t>签就业</w:t>
      </w:r>
      <w:proofErr w:type="gramEnd"/>
      <w:r>
        <w:rPr>
          <w:rFonts w:hint="eastAsia"/>
        </w:rPr>
        <w:t>协议书）</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17444"/>
    <w:rsid w:val="00033653"/>
    <w:rsid w:val="00051FDC"/>
    <w:rsid w:val="00193AEF"/>
    <w:rsid w:val="00202870"/>
    <w:rsid w:val="0034683A"/>
    <w:rsid w:val="00461E18"/>
    <w:rsid w:val="004E03FB"/>
    <w:rsid w:val="00555091"/>
    <w:rsid w:val="005E4C4D"/>
    <w:rsid w:val="007B7B6F"/>
    <w:rsid w:val="008E7F0B"/>
    <w:rsid w:val="00945B97"/>
    <w:rsid w:val="00A56E28"/>
    <w:rsid w:val="00A81843"/>
    <w:rsid w:val="00AC47B1"/>
    <w:rsid w:val="00B02019"/>
    <w:rsid w:val="00B269AB"/>
    <w:rsid w:val="00C17444"/>
    <w:rsid w:val="00D35033"/>
    <w:rsid w:val="00D436C2"/>
    <w:rsid w:val="00DA0661"/>
    <w:rsid w:val="00DC27A1"/>
    <w:rsid w:val="00DE3CB2"/>
    <w:rsid w:val="00E3096C"/>
    <w:rsid w:val="00E60B09"/>
    <w:rsid w:val="00EA28A9"/>
    <w:rsid w:val="00F0617D"/>
    <w:rsid w:val="00F80234"/>
    <w:rsid w:val="00FC2ABA"/>
    <w:rsid w:val="00FE2D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D2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2D2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E2D28"/>
    <w:rPr>
      <w:sz w:val="18"/>
      <w:szCs w:val="18"/>
    </w:rPr>
  </w:style>
  <w:style w:type="paragraph" w:styleId="a4">
    <w:name w:val="footer"/>
    <w:basedOn w:val="a"/>
    <w:link w:val="Char0"/>
    <w:uiPriority w:val="99"/>
    <w:unhideWhenUsed/>
    <w:rsid w:val="00FE2D2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E2D28"/>
    <w:rPr>
      <w:sz w:val="18"/>
      <w:szCs w:val="18"/>
    </w:rPr>
  </w:style>
  <w:style w:type="character" w:styleId="a5">
    <w:name w:val="footnote reference"/>
    <w:rsid w:val="00FE2D28"/>
    <w:rPr>
      <w:vertAlign w:val="superscript"/>
    </w:rPr>
  </w:style>
  <w:style w:type="character" w:customStyle="1" w:styleId="Char1">
    <w:name w:val="脚注文本 Char"/>
    <w:link w:val="a6"/>
    <w:rsid w:val="00FE2D28"/>
    <w:rPr>
      <w:sz w:val="18"/>
      <w:szCs w:val="18"/>
    </w:rPr>
  </w:style>
  <w:style w:type="paragraph" w:styleId="a6">
    <w:name w:val="footnote text"/>
    <w:basedOn w:val="a"/>
    <w:link w:val="Char1"/>
    <w:rsid w:val="00FE2D28"/>
    <w:pPr>
      <w:snapToGrid w:val="0"/>
      <w:jc w:val="left"/>
    </w:pPr>
    <w:rPr>
      <w:rFonts w:asciiTheme="minorHAnsi" w:eastAsiaTheme="minorEastAsia" w:hAnsiTheme="minorHAnsi" w:cstheme="minorBidi"/>
      <w:sz w:val="18"/>
      <w:szCs w:val="18"/>
    </w:rPr>
  </w:style>
  <w:style w:type="character" w:customStyle="1" w:styleId="Char10">
    <w:name w:val="脚注文本 Char1"/>
    <w:basedOn w:val="a0"/>
    <w:uiPriority w:val="99"/>
    <w:semiHidden/>
    <w:rsid w:val="00FE2D28"/>
    <w:rPr>
      <w:rFonts w:ascii="Times New Roman" w:eastAsia="宋体" w:hAnsi="Times New Roman" w:cs="Times New Roman"/>
      <w:sz w:val="18"/>
      <w:szCs w:val="18"/>
    </w:rPr>
  </w:style>
  <w:style w:type="paragraph" w:styleId="a7">
    <w:name w:val="Balloon Text"/>
    <w:basedOn w:val="a"/>
    <w:link w:val="Char2"/>
    <w:uiPriority w:val="99"/>
    <w:semiHidden/>
    <w:unhideWhenUsed/>
    <w:rsid w:val="00DE3CB2"/>
    <w:rPr>
      <w:sz w:val="18"/>
      <w:szCs w:val="18"/>
    </w:rPr>
  </w:style>
  <w:style w:type="character" w:customStyle="1" w:styleId="Char2">
    <w:name w:val="批注框文本 Char"/>
    <w:basedOn w:val="a0"/>
    <w:link w:val="a7"/>
    <w:uiPriority w:val="99"/>
    <w:semiHidden/>
    <w:rsid w:val="00DE3CB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D2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2D2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E2D28"/>
    <w:rPr>
      <w:sz w:val="18"/>
      <w:szCs w:val="18"/>
    </w:rPr>
  </w:style>
  <w:style w:type="paragraph" w:styleId="a4">
    <w:name w:val="footer"/>
    <w:basedOn w:val="a"/>
    <w:link w:val="Char0"/>
    <w:uiPriority w:val="99"/>
    <w:unhideWhenUsed/>
    <w:rsid w:val="00FE2D2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E2D28"/>
    <w:rPr>
      <w:sz w:val="18"/>
      <w:szCs w:val="18"/>
    </w:rPr>
  </w:style>
  <w:style w:type="character" w:styleId="a5">
    <w:name w:val="footnote reference"/>
    <w:rsid w:val="00FE2D28"/>
    <w:rPr>
      <w:vertAlign w:val="superscript"/>
    </w:rPr>
  </w:style>
  <w:style w:type="character" w:customStyle="1" w:styleId="Char1">
    <w:name w:val="脚注文本 Char"/>
    <w:link w:val="a6"/>
    <w:rsid w:val="00FE2D28"/>
    <w:rPr>
      <w:sz w:val="18"/>
      <w:szCs w:val="18"/>
    </w:rPr>
  </w:style>
  <w:style w:type="paragraph" w:styleId="a6">
    <w:name w:val="footnote text"/>
    <w:basedOn w:val="a"/>
    <w:link w:val="Char1"/>
    <w:rsid w:val="00FE2D28"/>
    <w:pPr>
      <w:snapToGrid w:val="0"/>
      <w:jc w:val="left"/>
    </w:pPr>
    <w:rPr>
      <w:rFonts w:asciiTheme="minorHAnsi" w:eastAsiaTheme="minorEastAsia" w:hAnsiTheme="minorHAnsi" w:cstheme="minorBidi"/>
      <w:sz w:val="18"/>
      <w:szCs w:val="18"/>
    </w:rPr>
  </w:style>
  <w:style w:type="character" w:customStyle="1" w:styleId="Char10">
    <w:name w:val="脚注文本 Char1"/>
    <w:basedOn w:val="a0"/>
    <w:uiPriority w:val="99"/>
    <w:semiHidden/>
    <w:rsid w:val="00FE2D2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radjob.com.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121</Words>
  <Characters>694</Characters>
  <Application>Microsoft Office Word</Application>
  <DocSecurity>0</DocSecurity>
  <Lines>5</Lines>
  <Paragraphs>1</Paragraphs>
  <ScaleCrop>false</ScaleCrop>
  <Company>Microsoft</Company>
  <LinksUpToDate>false</LinksUpToDate>
  <CharactersWithSpaces>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25</cp:revision>
  <dcterms:created xsi:type="dcterms:W3CDTF">2017-05-18T00:24:00Z</dcterms:created>
  <dcterms:modified xsi:type="dcterms:W3CDTF">2018-05-07T01:21:00Z</dcterms:modified>
</cp:coreProperties>
</file>